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4429" w14:textId="1435535B" w:rsidR="007350C5" w:rsidRPr="00F62D5F" w:rsidRDefault="00397755" w:rsidP="00F62D5F">
      <w:pPr>
        <w:spacing w:after="240" w:line="240" w:lineRule="auto"/>
        <w:jc w:val="center"/>
        <w:rPr>
          <w:rFonts w:eastAsia="MS PMincho" w:cs="Calibri"/>
          <w:b/>
          <w:bCs/>
          <w:sz w:val="28"/>
          <w:szCs w:val="28"/>
        </w:rPr>
      </w:pPr>
      <w:r w:rsidRPr="00F62D5F">
        <w:rPr>
          <w:rFonts w:eastAsia="MS PMincho" w:cs="Calibri"/>
          <w:b/>
          <w:bCs/>
          <w:sz w:val="28"/>
          <w:szCs w:val="28"/>
        </w:rPr>
        <w:t xml:space="preserve">OŚWIADCZENIE DOTYCZĄCE </w:t>
      </w:r>
      <w:r w:rsidR="007350C5" w:rsidRPr="00F62D5F">
        <w:rPr>
          <w:rFonts w:eastAsia="MS PMincho" w:cs="Calibri"/>
          <w:b/>
          <w:bCs/>
          <w:sz w:val="28"/>
          <w:szCs w:val="28"/>
        </w:rPr>
        <w:t>PRZEPISÓW SANKCYJNYCH</w:t>
      </w:r>
    </w:p>
    <w:p w14:paraId="2FFFBE74" w14:textId="5CCB89DC" w:rsidR="00397755" w:rsidRPr="00F62D5F" w:rsidRDefault="007350C5" w:rsidP="00F62D5F">
      <w:pPr>
        <w:spacing w:after="240" w:line="240" w:lineRule="auto"/>
        <w:jc w:val="center"/>
        <w:rPr>
          <w:rFonts w:eastAsia="MS PMincho" w:cs="Calibri"/>
          <w:b/>
          <w:bCs/>
          <w:sz w:val="28"/>
          <w:szCs w:val="28"/>
        </w:rPr>
      </w:pPr>
      <w:r w:rsidRPr="00F62D5F">
        <w:rPr>
          <w:rFonts w:eastAsia="MS PMincho" w:cs="Calibri"/>
          <w:b/>
          <w:bCs/>
          <w:sz w:val="28"/>
          <w:szCs w:val="28"/>
        </w:rPr>
        <w:t>ZWIĄZANYCH Z WOJNĄ W UKRAINIE</w:t>
      </w:r>
    </w:p>
    <w:p w14:paraId="013A2609" w14:textId="77777777" w:rsidR="00397755" w:rsidRPr="00C900C4" w:rsidRDefault="00397755" w:rsidP="00397755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cs="Arial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397755" w:rsidRPr="00C900C4" w14:paraId="378CCD5F" w14:textId="77777777" w:rsidTr="00756A5A">
        <w:tc>
          <w:tcPr>
            <w:tcW w:w="2263" w:type="dxa"/>
          </w:tcPr>
          <w:p w14:paraId="2ED1DC18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 w:rsidRPr="00C900C4">
              <w:rPr>
                <w:rFonts w:cs="Arial"/>
              </w:rPr>
              <w:t>Zamawiający</w:t>
            </w:r>
          </w:p>
        </w:tc>
        <w:tc>
          <w:tcPr>
            <w:tcW w:w="6798" w:type="dxa"/>
          </w:tcPr>
          <w:p w14:paraId="3E6A1C69" w14:textId="77777777" w:rsidR="00397755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Generalna Dyrekcja Dróg Krajowych i Autostrad</w:t>
            </w:r>
          </w:p>
          <w:p w14:paraId="43F560BB" w14:textId="40E853F5" w:rsidR="002511DF" w:rsidRPr="00C900C4" w:rsidRDefault="002511DF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[dane Oddziału]</w:t>
            </w:r>
            <w:ins w:id="0" w:author="Pawłowski Łukasz" w:date="2025-01-23T09:09:00Z">
              <w:r w:rsidR="004409C5">
                <w:rPr>
                  <w:rFonts w:cs="Arial"/>
                </w:rPr>
                <w:t xml:space="preserve"> </w:t>
              </w:r>
            </w:ins>
          </w:p>
        </w:tc>
      </w:tr>
      <w:tr w:rsidR="00397755" w:rsidRPr="00C900C4" w14:paraId="07AFBC38" w14:textId="77777777" w:rsidTr="00756A5A">
        <w:tc>
          <w:tcPr>
            <w:tcW w:w="2263" w:type="dxa"/>
          </w:tcPr>
          <w:p w14:paraId="2FAF992B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 w:rsidRPr="00C900C4">
              <w:rPr>
                <w:rFonts w:cs="Arial"/>
              </w:rPr>
              <w:t>Wykonawca</w:t>
            </w:r>
          </w:p>
        </w:tc>
        <w:tc>
          <w:tcPr>
            <w:tcW w:w="6798" w:type="dxa"/>
          </w:tcPr>
          <w:p w14:paraId="7E93D06C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</w:p>
        </w:tc>
      </w:tr>
      <w:tr w:rsidR="00397755" w:rsidRPr="00C900C4" w14:paraId="45AA0038" w14:textId="77777777" w:rsidTr="00756A5A">
        <w:tc>
          <w:tcPr>
            <w:tcW w:w="2263" w:type="dxa"/>
          </w:tcPr>
          <w:p w14:paraId="7BD462EB" w14:textId="44425E3D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 w:rsidRPr="00C900C4">
              <w:rPr>
                <w:rFonts w:cs="Arial"/>
              </w:rPr>
              <w:t>Umowa</w:t>
            </w:r>
            <w:r w:rsidRPr="00C900C4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6798" w:type="dxa"/>
          </w:tcPr>
          <w:p w14:paraId="1DE3C284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</w:p>
        </w:tc>
      </w:tr>
      <w:tr w:rsidR="00397755" w:rsidRPr="00C900C4" w14:paraId="46D413F2" w14:textId="77777777" w:rsidTr="00756A5A">
        <w:tc>
          <w:tcPr>
            <w:tcW w:w="2263" w:type="dxa"/>
          </w:tcPr>
          <w:p w14:paraId="25D73C03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 w:rsidRPr="00C900C4">
              <w:rPr>
                <w:rFonts w:cs="Arial"/>
              </w:rPr>
              <w:t>Podmiot Współpracujący</w:t>
            </w:r>
            <w:r w:rsidRPr="00C900C4">
              <w:rPr>
                <w:rFonts w:cs="Arial"/>
                <w:vertAlign w:val="superscript"/>
              </w:rPr>
              <w:footnoteReference w:id="2"/>
            </w:r>
          </w:p>
        </w:tc>
        <w:tc>
          <w:tcPr>
            <w:tcW w:w="6798" w:type="dxa"/>
          </w:tcPr>
          <w:p w14:paraId="4D26067F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  <w:i/>
                <w:iCs/>
              </w:rPr>
            </w:pPr>
            <w:r w:rsidRPr="00C900C4">
              <w:rPr>
                <w:rFonts w:cs="Arial"/>
                <w:i/>
                <w:iCs/>
                <w:color w:val="808080"/>
              </w:rPr>
              <w:t>(jeśli ma zastosowanie)</w:t>
            </w:r>
          </w:p>
        </w:tc>
      </w:tr>
    </w:tbl>
    <w:p w14:paraId="510E14A3" w14:textId="77777777" w:rsidR="00397755" w:rsidRPr="00C900C4" w:rsidRDefault="00397755" w:rsidP="00397755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cs="Arial"/>
        </w:rPr>
      </w:pPr>
    </w:p>
    <w:p w14:paraId="243A965F" w14:textId="33B93D44" w:rsidR="00397755" w:rsidRPr="00C900C4" w:rsidRDefault="00397755" w:rsidP="00397755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cs="Arial"/>
        </w:rPr>
      </w:pPr>
      <w:r w:rsidRPr="00C900C4">
        <w:rPr>
          <w:rFonts w:cs="Arial"/>
        </w:rPr>
        <w:t xml:space="preserve">Działając w imieniu </w:t>
      </w:r>
      <w:r w:rsidRPr="00C900C4">
        <w:rPr>
          <w:rFonts w:cs="Arial"/>
          <w:b/>
          <w:bCs/>
        </w:rPr>
        <w:t>Wykonawcy/Podmiotu Współpracującego</w:t>
      </w:r>
      <w:r w:rsidRPr="00C900C4">
        <w:rPr>
          <w:rFonts w:cs="Arial"/>
          <w:b/>
          <w:bCs/>
          <w:vertAlign w:val="superscript"/>
        </w:rPr>
        <w:footnoteReference w:id="3"/>
      </w:r>
      <w:r w:rsidRPr="00C900C4">
        <w:rPr>
          <w:rFonts w:cs="Arial"/>
          <w:b/>
          <w:bCs/>
        </w:rPr>
        <w:t>,</w:t>
      </w:r>
      <w:r w:rsidRPr="00C900C4">
        <w:rPr>
          <w:rFonts w:cs="Arial"/>
        </w:rPr>
        <w:t xml:space="preserve"> jako osoba należycie umocowana do jego reprezentowania, w związku z zawarciem przez Wykonawcę </w:t>
      </w:r>
      <w:r w:rsidR="00222DA2">
        <w:rPr>
          <w:rFonts w:cs="Arial"/>
        </w:rPr>
        <w:t>[nazwa Wykonawcy]</w:t>
      </w:r>
      <w:r w:rsidRPr="00C900C4">
        <w:rPr>
          <w:rFonts w:cs="Arial"/>
        </w:rPr>
        <w:t xml:space="preserve"> Umowy </w:t>
      </w:r>
      <w:r w:rsidRPr="00C900C4">
        <w:t>wskazanej powyżej</w:t>
      </w:r>
      <w:r w:rsidRPr="00C900C4">
        <w:rPr>
          <w:rFonts w:eastAsia="Yu Mincho" w:cs="Arial"/>
          <w:b/>
          <w:bCs/>
          <w:color w:val="000000"/>
          <w:vertAlign w:val="superscript"/>
        </w:rPr>
        <w:footnoteReference w:id="4"/>
      </w:r>
      <w:r w:rsidRPr="00C900C4">
        <w:rPr>
          <w:rFonts w:cs="Arial"/>
        </w:rPr>
        <w:t>:</w:t>
      </w:r>
    </w:p>
    <w:p w14:paraId="76A7763A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120" w:after="0" w:line="276" w:lineRule="auto"/>
        <w:ind w:left="357" w:hanging="357"/>
        <w:jc w:val="both"/>
        <w:rPr>
          <w:rFonts w:eastAsia="Yu Mincho" w:cs="Arial"/>
          <w:b/>
          <w:color w:val="000000"/>
        </w:rPr>
      </w:pPr>
      <w:r w:rsidRPr="00C900C4">
        <w:rPr>
          <w:rFonts w:cs="Arial"/>
        </w:rPr>
        <w:t>oświadczam, że</w:t>
      </w:r>
      <w:r w:rsidRPr="00C900C4">
        <w:t>:</w:t>
      </w:r>
    </w:p>
    <w:p w14:paraId="116F865C" w14:textId="77777777" w:rsidR="00397755" w:rsidRPr="00C900C4" w:rsidRDefault="009334BE" w:rsidP="00397755">
      <w:pPr>
        <w:widowControl w:val="0"/>
        <w:suppressAutoHyphens/>
        <w:autoSpaceDN w:val="0"/>
        <w:spacing w:before="120" w:after="0" w:line="276" w:lineRule="auto"/>
        <w:ind w:left="357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290408210"/>
          <w:placeholder>
            <w:docPart w:val="B79D97F0CCB449E19969D4F982139EA5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nie jestem</w:t>
      </w:r>
      <w:bookmarkStart w:id="1" w:name="_Hlk100602047"/>
      <w:r w:rsidR="00397755" w:rsidRPr="00C900C4">
        <w:rPr>
          <w:rFonts w:eastAsia="Yu Mincho" w:cs="Arial"/>
          <w:bCs/>
          <w:color w:val="000000"/>
        </w:rPr>
        <w:t xml:space="preserve"> Podmiotem Objętym Sankcjami</w:t>
      </w:r>
    </w:p>
    <w:p w14:paraId="7E82317D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firstLine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63B17FD8" w14:textId="77777777" w:rsidR="00397755" w:rsidRPr="00C900C4" w:rsidRDefault="009334BE" w:rsidP="00397755">
      <w:pPr>
        <w:widowControl w:val="0"/>
        <w:suppressAutoHyphens/>
        <w:autoSpaceDN w:val="0"/>
        <w:spacing w:after="0" w:line="276" w:lineRule="auto"/>
        <w:ind w:firstLine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1724017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jestem Podmiotem Objętym Sankcjami;</w:t>
      </w:r>
    </w:p>
    <w:bookmarkEnd w:id="1"/>
    <w:p w14:paraId="2B826FFD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b/>
          <w:color w:val="000000"/>
        </w:rPr>
      </w:pPr>
      <w:r w:rsidRPr="00C900C4">
        <w:rPr>
          <w:rFonts w:eastAsia="Yu Mincho" w:cs="Arial"/>
          <w:bCs/>
          <w:color w:val="000000"/>
        </w:rPr>
        <w:t>oświadczam, że</w:t>
      </w:r>
      <w:r w:rsidRPr="00C900C4">
        <w:rPr>
          <w:rFonts w:eastAsia="Yu Mincho" w:cs="Arial"/>
          <w:bCs/>
          <w:color w:val="000000"/>
          <w:vertAlign w:val="superscript"/>
        </w:rPr>
        <w:footnoteReference w:id="5"/>
      </w:r>
      <w:r w:rsidRPr="00C900C4">
        <w:rPr>
          <w:rFonts w:eastAsia="Yu Mincho" w:cs="Arial"/>
          <w:bCs/>
          <w:color w:val="000000"/>
        </w:rPr>
        <w:t>:</w:t>
      </w:r>
    </w:p>
    <w:p w14:paraId="460F13AD" w14:textId="77777777" w:rsidR="00397755" w:rsidRPr="00C900C4" w:rsidRDefault="009334BE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1402323169"/>
          <w:placeholder>
            <w:docPart w:val="85B5C31F8F1F4274952D65975B0A5950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>żaden z</w:t>
      </w:r>
      <w:r w:rsidR="00397755" w:rsidRPr="00C900C4">
        <w:rPr>
          <w:rFonts w:eastAsia="Yu Mincho" w:cs="Arial"/>
          <w:bCs/>
          <w:color w:val="000000"/>
        </w:rPr>
        <w:tab/>
        <w:t>podmiotów będących wspólnikami, udziałowcami, akcjonariuszami ani fundatorami Wykonawcy/Podmiotu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6"/>
      </w:r>
      <w:r w:rsidR="00397755" w:rsidRPr="00C900C4">
        <w:rPr>
          <w:rFonts w:eastAsia="Yu Mincho" w:cs="Arial"/>
          <w:bCs/>
          <w:color w:val="000000"/>
        </w:rPr>
        <w:t xml:space="preserve"> ani innymi podobnymi podmiotami mającymi analogiczny wpływ na Wykonawcę/Podmiot Współpracujący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7"/>
      </w:r>
      <w:r w:rsidR="00397755" w:rsidRPr="00C900C4">
        <w:rPr>
          <w:rFonts w:eastAsia="Yu Mincho" w:cs="Arial"/>
          <w:bCs/>
          <w:color w:val="000000"/>
        </w:rPr>
        <w:t xml:space="preserve"> nie jest Podmiotem Objętym Sankcjami</w:t>
      </w:r>
    </w:p>
    <w:p w14:paraId="4B72BAB9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0B72341C" w14:textId="77777777" w:rsidR="00397755" w:rsidRPr="00C900C4" w:rsidRDefault="009334BE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-281269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co najmniej jeden z podmiotów będących wspólnikami, udziałowcami, akcjonariuszami lub fundatorami Wykonawcy/Podmiotu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8"/>
      </w:r>
      <w:r w:rsidR="00397755" w:rsidRPr="00C900C4">
        <w:rPr>
          <w:rFonts w:eastAsia="Yu Mincho" w:cs="Arial"/>
          <w:bCs/>
          <w:color w:val="000000"/>
        </w:rPr>
        <w:t xml:space="preserve"> lub innymi podobnymi podmiotami mającymi analogiczny wpływ na Wykonawcę/Podmiot Współpracujący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9"/>
      </w:r>
      <w:r w:rsidR="00397755" w:rsidRPr="00C900C4">
        <w:rPr>
          <w:rFonts w:eastAsia="Yu Mincho" w:cs="Arial"/>
          <w:bCs/>
          <w:color w:val="000000"/>
        </w:rPr>
        <w:t xml:space="preserve"> jest Podmiotem Objętym Sankcjami </w:t>
      </w:r>
    </w:p>
    <w:p w14:paraId="3745D50A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i/>
          <w:color w:val="000000"/>
        </w:rPr>
      </w:pPr>
      <w:r w:rsidRPr="00C900C4">
        <w:rPr>
          <w:rFonts w:eastAsia="MS Gothic" w:cs="Calibri"/>
          <w:bCs/>
          <w:i/>
          <w:iCs/>
          <w:color w:val="000000"/>
        </w:rPr>
        <w:t>W</w:t>
      </w:r>
      <w:r w:rsidRPr="00C900C4">
        <w:rPr>
          <w:rFonts w:eastAsia="MS Gothic" w:cs="Calibri"/>
          <w:i/>
          <w:color w:val="000000"/>
        </w:rPr>
        <w:t xml:space="preserve"> przypadku </w:t>
      </w:r>
      <w:r w:rsidRPr="00C900C4">
        <w:rPr>
          <w:rFonts w:eastAsia="MS Gothic" w:cs="Calibri"/>
          <w:bCs/>
          <w:i/>
          <w:iCs/>
          <w:color w:val="000000"/>
        </w:rPr>
        <w:t xml:space="preserve">zaznaczenia powyższej opcji należy </w:t>
      </w:r>
      <w:r w:rsidRPr="00C900C4">
        <w:rPr>
          <w:rFonts w:eastAsia="Yu Mincho" w:cs="Arial"/>
          <w:bCs/>
          <w:i/>
          <w:iCs/>
          <w:color w:val="000000"/>
        </w:rPr>
        <w:t>wskazać</w:t>
      </w:r>
      <w:r w:rsidRPr="00C900C4">
        <w:rPr>
          <w:rFonts w:eastAsia="Yu Mincho" w:cs="Arial"/>
          <w:i/>
          <w:color w:val="000000"/>
        </w:rPr>
        <w:t xml:space="preserve"> wszystkie takie Podmioty Objęte Sankcjami oraz określić ich wpływ na Wykonawcę/Podmiot Współpracujący</w:t>
      </w:r>
      <w:r w:rsidRPr="00C900C4">
        <w:rPr>
          <w:rFonts w:eastAsia="Yu Mincho" w:cs="Arial"/>
          <w:i/>
          <w:color w:val="000000"/>
          <w:vertAlign w:val="superscript"/>
        </w:rPr>
        <w:footnoteReference w:id="10"/>
      </w:r>
      <w:r w:rsidRPr="00C900C4">
        <w:rPr>
          <w:rFonts w:eastAsia="Yu Mincho" w:cs="Arial"/>
          <w:i/>
          <w:color w:val="000000"/>
        </w:rPr>
        <w:t>, w szczególności przysługujące im prawa udziałowe:</w:t>
      </w:r>
    </w:p>
    <w:p w14:paraId="0D0AA353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_.</w:t>
      </w:r>
    </w:p>
    <w:p w14:paraId="6C284D97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bCs/>
          <w:color w:val="000000"/>
        </w:rPr>
        <w:lastRenderedPageBreak/>
        <w:t>Oświadczam, że</w:t>
      </w:r>
      <w:r w:rsidRPr="00C900C4">
        <w:rPr>
          <w:rFonts w:eastAsia="Yu Mincho" w:cs="Arial"/>
          <w:bCs/>
          <w:color w:val="000000"/>
          <w:vertAlign w:val="superscript"/>
        </w:rPr>
        <w:footnoteReference w:id="11"/>
      </w:r>
      <w:r w:rsidRPr="00C900C4">
        <w:rPr>
          <w:rFonts w:eastAsia="Yu Mincho" w:cs="Arial"/>
          <w:bCs/>
          <w:color w:val="000000"/>
        </w:rPr>
        <w:t>:</w:t>
      </w:r>
    </w:p>
    <w:p w14:paraId="61357AA9" w14:textId="77777777" w:rsidR="00397755" w:rsidRPr="00C900C4" w:rsidRDefault="009334BE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858395134"/>
          <w:placeholder>
            <w:docPart w:val="820F1142744C4AFE9A507F8C4350632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począwszy od 24 lutego 2022 r. nie dochodziło do zmian beneficjentów rzeczywistych</w:t>
      </w:r>
      <w:r w:rsidR="00397755" w:rsidRPr="00C900C4">
        <w:t xml:space="preserve"> (</w:t>
      </w:r>
      <w:r w:rsidR="00397755" w:rsidRPr="00C900C4">
        <w:rPr>
          <w:rFonts w:eastAsia="Yu Mincho" w:cs="Arial"/>
          <w:bCs/>
          <w:color w:val="000000"/>
        </w:rPr>
        <w:t>w rozumieniu ustawy z dnia 1 marca 2018 r. o przeciwdziałaniu praniu pieniędzy oraz finansowaniu terroryzmu) Wykonawcy/Podmiotu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12"/>
      </w:r>
      <w:r w:rsidR="00397755" w:rsidRPr="00C900C4">
        <w:rPr>
          <w:rFonts w:eastAsia="Yu Mincho" w:cs="Arial"/>
          <w:bCs/>
          <w:color w:val="000000"/>
        </w:rPr>
        <w:t xml:space="preserve"> ani jednostek dominujących (w rozumieniu art. 3 ust. 1 pkt 37 ustawy z dnia 29 września 1994 r. o rachunkowości) Wykonawcy/Podmiotu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13"/>
      </w:r>
      <w:r w:rsidR="00397755" w:rsidRPr="00C900C4">
        <w:rPr>
          <w:rFonts w:eastAsia="Yu Mincho" w:cs="Arial"/>
          <w:bCs/>
          <w:color w:val="000000"/>
        </w:rPr>
        <w:t>,</w:t>
      </w:r>
    </w:p>
    <w:p w14:paraId="5BAF994F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7A994576" w14:textId="77777777" w:rsidR="00397755" w:rsidRPr="00C900C4" w:rsidRDefault="009334BE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520520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począwszy od 24 lutego 2022 r. doszło do zmian beneficjentów rzeczywistych</w:t>
      </w:r>
      <w:r w:rsidR="00397755" w:rsidRPr="00C900C4">
        <w:t xml:space="preserve"> (w </w:t>
      </w:r>
      <w:r w:rsidR="00397755" w:rsidRPr="00C900C4">
        <w:rPr>
          <w:rFonts w:eastAsia="Yu Mincho" w:cs="Arial"/>
          <w:bCs/>
          <w:color w:val="000000"/>
        </w:rPr>
        <w:t xml:space="preserve"> rozumieniu ustawy z dnia 1 marca 2018 r. o przeciwdziałaniu praniu pieniędzy oraz finansowaniu terroryzmu) Wykonawcy / 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14"/>
      </w:r>
      <w:r w:rsidR="00397755" w:rsidRPr="00C900C4">
        <w:rPr>
          <w:rFonts w:eastAsia="Yu Mincho" w:cs="Arial"/>
          <w:bCs/>
          <w:color w:val="000000"/>
        </w:rPr>
        <w:t xml:space="preserve"> lub jednostek dominujących (w rozumieniu art. 3 ust. 1 pkt 37 ustawy z dnia 29 września 1994 r. o rachunkowości) Wykonawcy / 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15"/>
      </w:r>
      <w:r w:rsidR="00397755" w:rsidRPr="00C900C4">
        <w:rPr>
          <w:rFonts w:eastAsia="Yu Mincho" w:cs="Arial"/>
          <w:bCs/>
          <w:color w:val="000000"/>
        </w:rPr>
        <w:t xml:space="preserve"> </w:t>
      </w:r>
    </w:p>
    <w:p w14:paraId="650AB0EF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i/>
          <w:iCs/>
          <w:color w:val="000000"/>
        </w:rPr>
      </w:pPr>
      <w:r w:rsidRPr="00C900C4">
        <w:rPr>
          <w:rFonts w:eastAsia="MS Gothic" w:cs="Calibri"/>
          <w:bCs/>
          <w:i/>
          <w:iCs/>
          <w:color w:val="000000"/>
        </w:rPr>
        <w:t xml:space="preserve">W przypadku zaznaczenia powyższej opcji należy </w:t>
      </w:r>
      <w:r w:rsidRPr="00C900C4">
        <w:rPr>
          <w:rFonts w:eastAsia="Yu Mincho" w:cs="Arial"/>
          <w:bCs/>
          <w:i/>
          <w:iCs/>
          <w:color w:val="000000"/>
        </w:rPr>
        <w:t>opisać wszystkie zmiany w tym zakresie:</w:t>
      </w:r>
    </w:p>
    <w:p w14:paraId="66329E68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i/>
          <w:color w:val="000000"/>
        </w:rPr>
      </w:pP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_.</w:t>
      </w:r>
    </w:p>
    <w:p w14:paraId="3EF3F6F7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b/>
          <w:color w:val="000000"/>
        </w:rPr>
      </w:pPr>
      <w:r w:rsidRPr="00C900C4">
        <w:rPr>
          <w:rFonts w:cs="Arial"/>
        </w:rPr>
        <w:t>oświadczam, że</w:t>
      </w:r>
      <w:r w:rsidRPr="00C900C4">
        <w:t>:</w:t>
      </w:r>
    </w:p>
    <w:p w14:paraId="30562CE3" w14:textId="77777777" w:rsidR="00397755" w:rsidRPr="00C900C4" w:rsidRDefault="009334BE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/>
            <w:color w:val="000000"/>
          </w:rPr>
          <w:id w:val="1765108408"/>
          <w:placeholder>
            <w:docPart w:val="DC4057672A604B9DA659B9B64BEED896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/>
          <w:color w:val="000000"/>
        </w:rPr>
        <w:tab/>
      </w:r>
      <w:r w:rsidR="00397755" w:rsidRPr="00C900C4">
        <w:rPr>
          <w:rFonts w:eastAsia="Yu Mincho" w:cs="Arial"/>
          <w:bCs/>
          <w:color w:val="000000"/>
        </w:rPr>
        <w:t>właściwy organ zezwolił, w rozumieniu art. 5k ust. 2 Rozporządzenia 833/2014, na zawarcie lub dalsze wykonywanie Umowy,</w:t>
      </w:r>
    </w:p>
    <w:p w14:paraId="7504BB0E" w14:textId="77777777" w:rsidR="00397755" w:rsidRPr="00C900C4" w:rsidRDefault="00397755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Calibri"/>
          <w:bCs/>
          <w:i/>
          <w:iCs/>
          <w:color w:val="000000"/>
        </w:rPr>
      </w:pPr>
      <w:r w:rsidRPr="00C900C4">
        <w:rPr>
          <w:rFonts w:eastAsia="MS Gothic" w:cs="Calibri"/>
          <w:bCs/>
          <w:i/>
          <w:iCs/>
          <w:color w:val="000000"/>
        </w:rPr>
        <w:t>W przypadku zaznaczenia powyższej opcji należy podać wszelkie szczegóły dotyczące zezwolenia oraz załączyć do oświadczenia dokumenty potwierdzające te informacje.</w:t>
      </w:r>
    </w:p>
    <w:p w14:paraId="518909F0" w14:textId="77777777" w:rsidR="00397755" w:rsidRPr="00C900C4" w:rsidRDefault="00397755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r w:rsidRPr="00C900C4">
        <w:rPr>
          <w:rFonts w:eastAsia="Yu Mincho" w:cs="Arial"/>
          <w:bCs/>
          <w:color w:val="000000"/>
        </w:rPr>
        <w:t>______________________________________________________________________________________________________________________________________________________________</w:t>
      </w:r>
    </w:p>
    <w:p w14:paraId="114F0DCA" w14:textId="77777777" w:rsidR="00397755" w:rsidRPr="00C900C4" w:rsidRDefault="009334BE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/>
            <w:color w:val="000000"/>
          </w:rPr>
          <w:id w:val="-1232386970"/>
          <w:placeholder>
            <w:docPart w:val="D64812E402BB4C5E9D595CE525DF3201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/>
          <w:color w:val="000000"/>
        </w:rPr>
        <w:tab/>
      </w:r>
      <w:r w:rsidR="00397755" w:rsidRPr="00C900C4">
        <w:rPr>
          <w:rFonts w:eastAsia="Yu Mincho" w:cs="Arial"/>
          <w:bCs/>
          <w:color w:val="000000"/>
        </w:rPr>
        <w:t>nie zostało wydane żadne, przewidziane w Rozporządzeniu 833/2014, zezwolenie dotyczące zawarcia ani dalszego wykonywania Umowy;</w:t>
      </w:r>
    </w:p>
    <w:p w14:paraId="20D0AA71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bCs/>
          <w:color w:val="000000"/>
        </w:rPr>
      </w:pPr>
      <w:r w:rsidRPr="00C900C4">
        <w:rPr>
          <w:rFonts w:eastAsia="Yu Mincho" w:cs="Arial"/>
          <w:bCs/>
          <w:color w:val="000000"/>
        </w:rPr>
        <w:t>oświadczam, że wartość świadczeń powierzonych do zrealizowania wszystkim Podmiotom Współpracującym Wykonawcy będących Podmiotami Objętymi Sankcjami (lub zrealizowanych przez nie)</w:t>
      </w:r>
      <w:r w:rsidRPr="00C900C4">
        <w:rPr>
          <w:rFonts w:eastAsia="Yu Mincho" w:cs="Arial"/>
          <w:bCs/>
          <w:color w:val="000000"/>
          <w:vertAlign w:val="superscript"/>
        </w:rPr>
        <w:footnoteReference w:id="16"/>
      </w:r>
    </w:p>
    <w:p w14:paraId="00278367" w14:textId="3C64901E" w:rsidR="00397755" w:rsidRPr="00C900C4" w:rsidRDefault="009334BE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147102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 xml:space="preserve">przekracza 10% </w:t>
      </w:r>
      <w:r w:rsidR="00397755" w:rsidRPr="00C900C4">
        <w:rPr>
          <w:rFonts w:cs="Calibri"/>
        </w:rPr>
        <w:t xml:space="preserve">maksymalnej wartości wynagrodzenia, jakie może być należne Wykonawcy na podstawie Umowy (włączając w to wynagrodzenie za zakresy </w:t>
      </w:r>
      <w:r w:rsidR="00222DA2" w:rsidRPr="00C900C4">
        <w:rPr>
          <w:rFonts w:cs="Calibri"/>
        </w:rPr>
        <w:t>objęte</w:t>
      </w:r>
      <w:r w:rsidR="00397755" w:rsidRPr="00C900C4">
        <w:rPr>
          <w:rFonts w:cs="Calibri"/>
        </w:rPr>
        <w:t xml:space="preserve"> prawem opcji)</w:t>
      </w:r>
      <w:r w:rsidR="00397755" w:rsidRPr="00C900C4">
        <w:rPr>
          <w:rFonts w:eastAsia="Yu Mincho" w:cs="Arial"/>
          <w:bCs/>
          <w:color w:val="000000"/>
        </w:rPr>
        <w:t>,</w:t>
      </w:r>
    </w:p>
    <w:p w14:paraId="06E8AB70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270590D4" w14:textId="036B6194" w:rsidR="00397755" w:rsidRPr="00C900C4" w:rsidRDefault="009334BE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-2062091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 xml:space="preserve">nie przekracza 10% </w:t>
      </w:r>
      <w:r w:rsidR="00397755" w:rsidRPr="00C900C4">
        <w:rPr>
          <w:rFonts w:cs="Calibri"/>
        </w:rPr>
        <w:t xml:space="preserve">maksymalnej wartości wynagrodzenia, jakie może być należne Wykonawcy na podstawie Umowy (włączając w to wynagrodzenie za zakresy </w:t>
      </w:r>
      <w:r w:rsidR="00222DA2" w:rsidRPr="00C900C4">
        <w:rPr>
          <w:rFonts w:cs="Calibri"/>
        </w:rPr>
        <w:t>objęte</w:t>
      </w:r>
      <w:r w:rsidR="00397755" w:rsidRPr="00C900C4">
        <w:rPr>
          <w:rFonts w:cs="Calibri"/>
        </w:rPr>
        <w:t xml:space="preserve"> prawem opcji);</w:t>
      </w:r>
    </w:p>
    <w:p w14:paraId="1B91CC28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bCs/>
          <w:color w:val="000000"/>
        </w:rPr>
      </w:pPr>
      <w:r w:rsidRPr="00C900C4">
        <w:rPr>
          <w:rFonts w:eastAsia="Yu Mincho" w:cs="Arial"/>
          <w:bCs/>
          <w:color w:val="000000"/>
        </w:rPr>
        <w:t xml:space="preserve">oświadczam, że </w:t>
      </w:r>
    </w:p>
    <w:p w14:paraId="4351D922" w14:textId="224ED1DB" w:rsidR="00397755" w:rsidRPr="00C900C4" w:rsidRDefault="009334BE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87520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</w:r>
      <w:r w:rsidR="00397755" w:rsidRPr="00C900C4">
        <w:rPr>
          <w:rFonts w:eastAsia="Yu Mincho" w:cs="Arial"/>
          <w:color w:val="000000"/>
        </w:rPr>
        <w:t xml:space="preserve">w ramach wykonywania Umowy ani Wykonawca ani żaden z Podmiotów Współpracujących nie </w:t>
      </w:r>
      <w:r w:rsidR="00397755" w:rsidRPr="00C900C4">
        <w:rPr>
          <w:rFonts w:eastAsia="Yu Mincho" w:cs="Arial"/>
          <w:bCs/>
          <w:color w:val="000000"/>
        </w:rPr>
        <w:t>naruszyły do dnia złożenia niniejszego oświadczenia</w:t>
      </w:r>
      <w:r w:rsidR="00397755" w:rsidRPr="00C900C4">
        <w:rPr>
          <w:rFonts w:eastAsia="Yu Mincho" w:cs="Arial"/>
          <w:color w:val="000000"/>
        </w:rPr>
        <w:t xml:space="preserve"> żadnego, </w:t>
      </w:r>
      <w:r w:rsidR="00222DA2" w:rsidRPr="00C900C4">
        <w:rPr>
          <w:rFonts w:eastAsia="Yu Mincho" w:cs="Arial"/>
          <w:color w:val="000000"/>
        </w:rPr>
        <w:t>wynikającego</w:t>
      </w:r>
      <w:r w:rsidR="00397755" w:rsidRPr="00C900C4">
        <w:rPr>
          <w:rFonts w:eastAsia="Yu Mincho" w:cs="Arial"/>
          <w:color w:val="000000"/>
        </w:rPr>
        <w:t xml:space="preserve"> z sankcji </w:t>
      </w:r>
      <w:r w:rsidR="00397755" w:rsidRPr="00C900C4">
        <w:rPr>
          <w:rFonts w:eastAsia="Yu Mincho" w:cs="Arial"/>
          <w:color w:val="000000"/>
        </w:rPr>
        <w:lastRenderedPageBreak/>
        <w:t xml:space="preserve">wprowadzonych na mocy przepisów obowiązujących w Rzeczypospolitej Polskiej, zakazu działania </w:t>
      </w:r>
      <w:r w:rsidR="00397755" w:rsidRPr="00C900C4">
        <w:rPr>
          <w:rFonts w:eastAsia="Yu Mincho" w:cs="Arial"/>
          <w:bCs/>
          <w:color w:val="000000"/>
        </w:rPr>
        <w:t xml:space="preserve">ani zakazu </w:t>
      </w:r>
      <w:r w:rsidR="00397755" w:rsidRPr="00C900C4">
        <w:rPr>
          <w:rFonts w:eastAsia="Yu Mincho" w:cs="Arial"/>
          <w:color w:val="000000"/>
        </w:rPr>
        <w:t xml:space="preserve">zaniechania, </w:t>
      </w:r>
      <w:bookmarkStart w:id="2" w:name="_Hlk114826469"/>
      <w:r w:rsidR="00397755" w:rsidRPr="00C900C4">
        <w:rPr>
          <w:rFonts w:eastAsia="Yu Mincho" w:cs="Arial"/>
          <w:color w:val="000000"/>
        </w:rPr>
        <w:t>w</w:t>
      </w:r>
      <w:r w:rsidR="00397755" w:rsidRPr="00C900C4">
        <w:rPr>
          <w:rFonts w:eastAsia="Yu Mincho" w:cs="Arial"/>
          <w:bCs/>
          <w:color w:val="000000"/>
        </w:rPr>
        <w:t xml:space="preserve"> </w:t>
      </w:r>
      <w:r w:rsidR="00397755" w:rsidRPr="00C900C4">
        <w:rPr>
          <w:rFonts w:eastAsia="Yu Mincho" w:cs="Arial"/>
          <w:color w:val="000000"/>
        </w:rPr>
        <w:t xml:space="preserve">szczególności </w:t>
      </w:r>
      <w:r w:rsidR="00397755" w:rsidRPr="00C900C4">
        <w:rPr>
          <w:rFonts w:eastAsia="Yu Mincho" w:cs="Arial"/>
          <w:bCs/>
          <w:color w:val="000000"/>
        </w:rPr>
        <w:t xml:space="preserve">żadnego z </w:t>
      </w:r>
      <w:r w:rsidR="00397755" w:rsidRPr="00C900C4">
        <w:rPr>
          <w:rFonts w:eastAsia="Yu Mincho" w:cs="Arial"/>
          <w:color w:val="000000"/>
        </w:rPr>
        <w:t>określonych w Rozporządzeniu 269/2014</w:t>
      </w:r>
      <w:r w:rsidR="00397755" w:rsidRPr="00C900C4">
        <w:rPr>
          <w:rFonts w:eastAsia="Yu Mincho" w:cs="Arial"/>
          <w:bCs/>
          <w:color w:val="000000"/>
        </w:rPr>
        <w:t>,</w:t>
      </w:r>
      <w:r w:rsidR="00397755" w:rsidRPr="00C900C4">
        <w:rPr>
          <w:rFonts w:eastAsia="Yu Mincho" w:cs="Arial"/>
          <w:color w:val="000000"/>
        </w:rPr>
        <w:t xml:space="preserve"> Rozporządzeniu </w:t>
      </w:r>
      <w:r w:rsidR="00397755" w:rsidRPr="00C900C4">
        <w:rPr>
          <w:rFonts w:eastAsia="Yu Mincho" w:cs="Arial"/>
          <w:bCs/>
          <w:color w:val="000000"/>
        </w:rPr>
        <w:t xml:space="preserve">765/2006, ani Rozporządzeniu 833/2014 </w:t>
      </w:r>
      <w:r w:rsidR="00397755" w:rsidRPr="00C900C4">
        <w:rPr>
          <w:rFonts w:eastAsia="Yu Mincho" w:cs="Arial"/>
          <w:color w:val="000000"/>
        </w:rPr>
        <w:t>zakazów  nabywania dostaw, usług lub robót budowlanych znajdujących się w lub pochodzących z Białorusi lub Rosji</w:t>
      </w:r>
      <w:r w:rsidR="00397755" w:rsidRPr="00C900C4">
        <w:rPr>
          <w:rFonts w:eastAsia="Yu Mincho" w:cs="Arial"/>
          <w:bCs/>
          <w:color w:val="000000"/>
        </w:rPr>
        <w:t>, ani żadnego z zakazów</w:t>
      </w:r>
      <w:r w:rsidR="00397755" w:rsidRPr="00C900C4">
        <w:rPr>
          <w:rFonts w:eastAsia="Yu Mincho" w:cs="Arial"/>
          <w:color w:val="000000"/>
        </w:rPr>
        <w:t xml:space="preserve"> przywozu lub transportowania produktów pochodzących lub wywożonych z Białorusi lub Rosji</w:t>
      </w:r>
    </w:p>
    <w:bookmarkEnd w:id="2"/>
    <w:p w14:paraId="3603D132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7D76EBF3" w14:textId="67D0D3C5" w:rsidR="007350C5" w:rsidRPr="00C900C4" w:rsidRDefault="009334BE" w:rsidP="007350C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1279226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 xml:space="preserve">w ramach wykonywania Umowy Wykonawca lub co najmniej jeden z Podmiotów Współpracujących naruszył </w:t>
      </w:r>
      <w:r w:rsidR="00222DA2" w:rsidRPr="00C900C4">
        <w:rPr>
          <w:rFonts w:eastAsia="Yu Mincho" w:cs="Arial"/>
          <w:bCs/>
          <w:color w:val="000000"/>
        </w:rPr>
        <w:t>wynikający</w:t>
      </w:r>
      <w:r w:rsidR="00397755" w:rsidRPr="00C900C4">
        <w:rPr>
          <w:rFonts w:eastAsia="Yu Mincho" w:cs="Arial"/>
          <w:bCs/>
          <w:color w:val="000000"/>
        </w:rPr>
        <w:t xml:space="preserve"> z sankcji wprowadzonych na mocy przepisów obowiązujących w Rzeczypospolitej Polskiej zakaz działania lub zakaz zaniechania</w:t>
      </w:r>
      <w:r w:rsidR="007350C5">
        <w:rPr>
          <w:rFonts w:cs="Calibri"/>
        </w:rPr>
        <w:t>,</w:t>
      </w:r>
      <w:r w:rsidR="007350C5">
        <w:rPr>
          <w:rFonts w:eastAsia="Yu Mincho" w:cs="Arial"/>
          <w:color w:val="000000"/>
        </w:rPr>
        <w:t xml:space="preserve"> z chociażby jednego z </w:t>
      </w:r>
      <w:r w:rsidR="007350C5" w:rsidRPr="00C900C4">
        <w:rPr>
          <w:rFonts w:eastAsia="Yu Mincho" w:cs="Arial"/>
          <w:color w:val="000000"/>
        </w:rPr>
        <w:t>określonych w Rozporządzeniu 269/2014</w:t>
      </w:r>
      <w:r w:rsidR="007350C5" w:rsidRPr="00C900C4">
        <w:rPr>
          <w:rFonts w:eastAsia="Yu Mincho" w:cs="Arial"/>
          <w:bCs/>
          <w:color w:val="000000"/>
        </w:rPr>
        <w:t>,</w:t>
      </w:r>
      <w:r w:rsidR="007350C5" w:rsidRPr="00C900C4">
        <w:rPr>
          <w:rFonts w:eastAsia="Yu Mincho" w:cs="Arial"/>
          <w:color w:val="000000"/>
        </w:rPr>
        <w:t xml:space="preserve"> Rozporządzeniu </w:t>
      </w:r>
      <w:r w:rsidR="007350C5" w:rsidRPr="00C900C4">
        <w:rPr>
          <w:rFonts w:eastAsia="Yu Mincho" w:cs="Arial"/>
          <w:bCs/>
          <w:color w:val="000000"/>
        </w:rPr>
        <w:t xml:space="preserve">765/2006, Rozporządzeniu 833/2014 </w:t>
      </w:r>
      <w:r w:rsidR="007350C5" w:rsidRPr="00C900C4">
        <w:rPr>
          <w:rFonts w:eastAsia="Yu Mincho" w:cs="Arial"/>
          <w:color w:val="000000"/>
        </w:rPr>
        <w:t>zakazów  nabywania dostaw, usług lub robót budowlanych znajdujących się w lub pochodzących z Białorusi lub Rosji</w:t>
      </w:r>
      <w:r w:rsidR="007350C5" w:rsidRPr="00C900C4">
        <w:rPr>
          <w:rFonts w:eastAsia="Yu Mincho" w:cs="Arial"/>
          <w:bCs/>
          <w:color w:val="000000"/>
        </w:rPr>
        <w:t>, z zakazów</w:t>
      </w:r>
      <w:r w:rsidR="007350C5" w:rsidRPr="00C900C4">
        <w:rPr>
          <w:rFonts w:eastAsia="Yu Mincho" w:cs="Arial"/>
          <w:color w:val="000000"/>
        </w:rPr>
        <w:t xml:space="preserve"> przywozu lub transportowania produktów pochodzących lub wywożonych z Białorusi lub Rosji</w:t>
      </w:r>
      <w:r w:rsidR="007350C5">
        <w:rPr>
          <w:rFonts w:eastAsia="Yu Mincho" w:cs="Arial"/>
          <w:color w:val="000000"/>
        </w:rPr>
        <w:t>.</w:t>
      </w:r>
    </w:p>
    <w:p w14:paraId="4B7D333F" w14:textId="01323063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cs="Calibri"/>
        </w:rPr>
      </w:pPr>
    </w:p>
    <w:p w14:paraId="1D23C7B0" w14:textId="77777777" w:rsidR="00397755" w:rsidRPr="00C900C4" w:rsidRDefault="00397755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Calibri"/>
          <w:bCs/>
          <w:i/>
          <w:iCs/>
          <w:color w:val="000000"/>
        </w:rPr>
      </w:pPr>
      <w:r w:rsidRPr="00C900C4">
        <w:rPr>
          <w:rFonts w:eastAsia="MS Gothic" w:cs="Calibri"/>
          <w:bCs/>
          <w:i/>
          <w:iCs/>
          <w:color w:val="000000"/>
        </w:rPr>
        <w:t>W przypadku zaznaczenia powyższej opcji należy podać wszelkie szczegóły dotyczące naruszenia zakazu wynikającego z sankcji:</w:t>
      </w:r>
    </w:p>
    <w:p w14:paraId="00B06F93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r w:rsidRPr="00C900C4">
        <w:rPr>
          <w:rFonts w:eastAsia="Yu Mincho" w:cs="Arial"/>
          <w:bCs/>
          <w:color w:val="000000"/>
        </w:rPr>
        <w:t>______________________________________________________________________________________________________________________________________________________________</w:t>
      </w:r>
    </w:p>
    <w:p w14:paraId="3D458267" w14:textId="0B9F74C0" w:rsidR="00167875" w:rsidRDefault="00167875" w:rsidP="00167875">
      <w:pPr>
        <w:spacing w:before="120" w:after="0" w:line="276" w:lineRule="auto"/>
        <w:jc w:val="both"/>
        <w:rPr>
          <w:rFonts w:cs="Arial"/>
          <w:i/>
          <w:iCs/>
        </w:rPr>
      </w:pPr>
    </w:p>
    <w:p w14:paraId="7F4EB247" w14:textId="549FA5D4" w:rsidR="00167875" w:rsidRPr="00167875" w:rsidRDefault="00C26B3B" w:rsidP="00167875">
      <w:pPr>
        <w:spacing w:before="120" w:after="0" w:line="276" w:lineRule="auto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7</w:t>
      </w:r>
      <w:r w:rsidR="00167875">
        <w:rPr>
          <w:rFonts w:cs="Arial"/>
          <w:b/>
          <w:iCs/>
        </w:rPr>
        <w:t xml:space="preserve">.  </w:t>
      </w:r>
      <w:r w:rsidR="00167875" w:rsidRPr="00167875">
        <w:rPr>
          <w:rFonts w:cs="Arial"/>
          <w:iCs/>
        </w:rPr>
        <w:t>Jednocze</w:t>
      </w:r>
      <w:r>
        <w:rPr>
          <w:rFonts w:cs="Arial"/>
          <w:iCs/>
        </w:rPr>
        <w:t>ś</w:t>
      </w:r>
      <w:r w:rsidR="00167875" w:rsidRPr="00167875">
        <w:rPr>
          <w:rFonts w:cs="Arial"/>
          <w:iCs/>
        </w:rPr>
        <w:t xml:space="preserve">nie zobowiązuje się do pisemnego poinformowania Zamawiającego o wszelkich zmianach wynikających z wyżej złożonych oświadczeń </w:t>
      </w:r>
      <w:r w:rsidR="007350C5">
        <w:rPr>
          <w:rFonts w:cs="Arial"/>
          <w:iCs/>
        </w:rPr>
        <w:t xml:space="preserve">niezwłocznie, </w:t>
      </w:r>
      <w:r>
        <w:rPr>
          <w:rFonts w:cs="Arial"/>
          <w:iCs/>
        </w:rPr>
        <w:t>lecz</w:t>
      </w:r>
      <w:r w:rsidR="007350C5">
        <w:rPr>
          <w:rFonts w:cs="Arial"/>
          <w:iCs/>
        </w:rPr>
        <w:t xml:space="preserve"> nie później niż</w:t>
      </w:r>
      <w:r w:rsidR="00167875" w:rsidRPr="00167875">
        <w:rPr>
          <w:rFonts w:cs="Arial"/>
          <w:iCs/>
        </w:rPr>
        <w:t xml:space="preserve"> w terminie</w:t>
      </w:r>
      <w:r w:rsidR="007350C5">
        <w:rPr>
          <w:rFonts w:cs="Arial"/>
          <w:iCs/>
        </w:rPr>
        <w:t xml:space="preserve"> 7</w:t>
      </w:r>
      <w:r w:rsidR="00167875" w:rsidRPr="00167875">
        <w:rPr>
          <w:rFonts w:cs="Arial"/>
          <w:iCs/>
        </w:rPr>
        <w:t xml:space="preserve"> dni od chwili zaistnienia tejże zmiany</w:t>
      </w:r>
      <w:r w:rsidR="00167875">
        <w:rPr>
          <w:rFonts w:cs="Arial"/>
          <w:iCs/>
        </w:rPr>
        <w:t>, ze wszelki</w:t>
      </w:r>
      <w:r>
        <w:rPr>
          <w:rFonts w:cs="Arial"/>
          <w:iCs/>
        </w:rPr>
        <w:t>mi</w:t>
      </w:r>
      <w:r w:rsidR="00167875">
        <w:rPr>
          <w:rFonts w:cs="Arial"/>
          <w:iCs/>
        </w:rPr>
        <w:t xml:space="preserve"> szczegół</w:t>
      </w:r>
      <w:r>
        <w:rPr>
          <w:rFonts w:cs="Arial"/>
          <w:iCs/>
        </w:rPr>
        <w:t>ami</w:t>
      </w:r>
      <w:r w:rsidR="00167875">
        <w:rPr>
          <w:rFonts w:cs="Arial"/>
          <w:iCs/>
        </w:rPr>
        <w:t xml:space="preserve"> dotyczący</w:t>
      </w:r>
      <w:r>
        <w:rPr>
          <w:rFonts w:cs="Arial"/>
          <w:iCs/>
        </w:rPr>
        <w:t>mi</w:t>
      </w:r>
      <w:r w:rsidR="00167875">
        <w:rPr>
          <w:rFonts w:cs="Arial"/>
          <w:iCs/>
        </w:rPr>
        <w:t xml:space="preserve"> owej zmiany. </w:t>
      </w:r>
    </w:p>
    <w:p w14:paraId="116450CA" w14:textId="77777777" w:rsidR="00167875" w:rsidRDefault="00167875" w:rsidP="00397755">
      <w:pPr>
        <w:spacing w:before="120" w:after="0" w:line="276" w:lineRule="auto"/>
        <w:ind w:left="5954"/>
        <w:jc w:val="both"/>
        <w:rPr>
          <w:rFonts w:cs="Arial"/>
          <w:i/>
          <w:iCs/>
        </w:rPr>
      </w:pPr>
    </w:p>
    <w:p w14:paraId="43DF5567" w14:textId="77777777" w:rsidR="00167875" w:rsidRDefault="00167875" w:rsidP="00397755">
      <w:pPr>
        <w:spacing w:before="120" w:after="0" w:line="276" w:lineRule="auto"/>
        <w:ind w:left="5954"/>
        <w:jc w:val="both"/>
        <w:rPr>
          <w:rFonts w:cs="Arial"/>
          <w:i/>
          <w:iCs/>
        </w:rPr>
      </w:pPr>
    </w:p>
    <w:p w14:paraId="3BD5941A" w14:textId="77777777" w:rsidR="00167875" w:rsidRDefault="00167875" w:rsidP="00397755">
      <w:pPr>
        <w:spacing w:before="120" w:after="0" w:line="276" w:lineRule="auto"/>
        <w:ind w:left="5954"/>
        <w:jc w:val="both"/>
        <w:rPr>
          <w:rFonts w:cs="Arial"/>
          <w:i/>
          <w:iCs/>
        </w:rPr>
      </w:pPr>
    </w:p>
    <w:p w14:paraId="0BB51C91" w14:textId="69DC19C5" w:rsidR="00397755" w:rsidRPr="00C900C4" w:rsidRDefault="00397755" w:rsidP="00397755">
      <w:pPr>
        <w:spacing w:before="120" w:after="0" w:line="276" w:lineRule="auto"/>
        <w:ind w:left="5954"/>
        <w:jc w:val="both"/>
        <w:rPr>
          <w:rFonts w:cs="Arial"/>
          <w:i/>
          <w:iCs/>
        </w:rPr>
      </w:pPr>
      <w:r w:rsidRPr="00C900C4">
        <w:rPr>
          <w:rFonts w:cs="Arial"/>
          <w:i/>
          <w:iCs/>
        </w:rPr>
        <w:t>Podpisano elektronicznie</w:t>
      </w:r>
    </w:p>
    <w:p w14:paraId="3E15A910" w14:textId="0A3E6686" w:rsidR="00397755" w:rsidRDefault="00397755" w:rsidP="00397755">
      <w:pPr>
        <w:spacing w:line="276" w:lineRule="auto"/>
        <w:jc w:val="both"/>
        <w:rPr>
          <w:rFonts w:cs="Arial"/>
          <w:b/>
          <w:bCs/>
          <w:i/>
          <w:iCs/>
        </w:rPr>
      </w:pPr>
    </w:p>
    <w:p w14:paraId="16EFD58F" w14:textId="77777777" w:rsidR="00167875" w:rsidRPr="00C900C4" w:rsidRDefault="00167875" w:rsidP="00397755">
      <w:pPr>
        <w:spacing w:line="276" w:lineRule="auto"/>
        <w:jc w:val="both"/>
        <w:rPr>
          <w:rFonts w:cs="Arial"/>
          <w:b/>
          <w:bCs/>
          <w:i/>
          <w:iCs/>
        </w:rPr>
      </w:pPr>
    </w:p>
    <w:p w14:paraId="6003AD9B" w14:textId="56817D41" w:rsidR="00397755" w:rsidRDefault="007350C5" w:rsidP="00397755">
      <w:pPr>
        <w:spacing w:line="276" w:lineRule="auto"/>
        <w:jc w:val="both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POUCZENIE</w:t>
      </w:r>
    </w:p>
    <w:p w14:paraId="40AF0D57" w14:textId="349A2B3B" w:rsidR="007350C5" w:rsidRPr="00C900C4" w:rsidRDefault="007350C5" w:rsidP="00397755">
      <w:pPr>
        <w:spacing w:line="276" w:lineRule="auto"/>
        <w:jc w:val="both"/>
        <w:rPr>
          <w:rFonts w:cs="Arial"/>
          <w:b/>
          <w:bCs/>
          <w:i/>
          <w:iCs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 xml:space="preserve">m </w:t>
      </w:r>
      <w:r w:rsidRPr="00A22DCF">
        <w:rPr>
          <w:rFonts w:ascii="Arial" w:hAnsi="Arial" w:cs="Arial"/>
          <w:sz w:val="21"/>
          <w:szCs w:val="21"/>
        </w:rPr>
        <w:t>oświadczen</w:t>
      </w:r>
      <w:r>
        <w:rPr>
          <w:rFonts w:ascii="Arial" w:hAnsi="Arial" w:cs="Arial"/>
          <w:sz w:val="21"/>
          <w:szCs w:val="21"/>
        </w:rPr>
        <w:t>iu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827ECED" w14:textId="77777777" w:rsidR="00397755" w:rsidRPr="00C900C4" w:rsidRDefault="00397755" w:rsidP="00397755">
      <w:pPr>
        <w:spacing w:line="276" w:lineRule="auto"/>
        <w:jc w:val="both"/>
        <w:rPr>
          <w:rFonts w:cs="Arial"/>
          <w:b/>
          <w:bCs/>
          <w:i/>
          <w:iCs/>
        </w:rPr>
      </w:pPr>
    </w:p>
    <w:p w14:paraId="7EB8FCDC" w14:textId="7C4E0A8C" w:rsidR="00397755" w:rsidRPr="00C900C4" w:rsidRDefault="007350C5" w:rsidP="00397755">
      <w:pPr>
        <w:spacing w:line="276" w:lineRule="auto"/>
        <w:jc w:val="both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 xml:space="preserve">SŁOWNICZEK </w:t>
      </w:r>
    </w:p>
    <w:p w14:paraId="19C9900A" w14:textId="77777777" w:rsidR="00397755" w:rsidRPr="00C900C4" w:rsidRDefault="00397755" w:rsidP="00397755">
      <w:pPr>
        <w:spacing w:after="0" w:line="276" w:lineRule="auto"/>
        <w:jc w:val="both"/>
        <w:rPr>
          <w:rFonts w:cs="Arial"/>
          <w:i/>
          <w:iCs/>
          <w:sz w:val="18"/>
          <w:szCs w:val="18"/>
        </w:rPr>
      </w:pPr>
      <w:r w:rsidRPr="00C900C4">
        <w:rPr>
          <w:rFonts w:cs="Arial"/>
          <w:i/>
          <w:iCs/>
          <w:sz w:val="18"/>
          <w:szCs w:val="18"/>
        </w:rPr>
        <w:t>W treści niniejszego oświadczenia zastosowanie znajdują następujące terminy zdefiniowane</w:t>
      </w:r>
    </w:p>
    <w:p w14:paraId="64A79CE2" w14:textId="77777777" w:rsidR="00397755" w:rsidRPr="00C900C4" w:rsidRDefault="00397755" w:rsidP="00397755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Calibri"/>
          <w:b/>
          <w:sz w:val="18"/>
          <w:szCs w:val="18"/>
        </w:rPr>
        <w:t>Podmiot Objęty Sankcjami</w:t>
      </w:r>
      <w:r w:rsidRPr="00C900C4">
        <w:rPr>
          <w:rFonts w:cs="Calibri"/>
          <w:sz w:val="18"/>
          <w:szCs w:val="18"/>
        </w:rPr>
        <w:t xml:space="preserve"> – podmiot należący do którejkolwiek z poniższych kategorii:</w:t>
      </w:r>
    </w:p>
    <w:p w14:paraId="0D3A6E5C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Calibri"/>
          <w:sz w:val="18"/>
          <w:szCs w:val="18"/>
        </w:rPr>
        <w:t>podmiot, o którym mowa w art. 5k ust. 1 Rozporządzenia 833/2014, tj.:</w:t>
      </w:r>
    </w:p>
    <w:p w14:paraId="15A87440" w14:textId="77777777" w:rsidR="00397755" w:rsidRPr="00C900C4" w:rsidRDefault="00397755" w:rsidP="00397755">
      <w:pPr>
        <w:numPr>
          <w:ilvl w:val="3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1276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obywatel rosyjski, osoba fizyczna, osoba prawna, podmiot lub organ z siedzibą w Rosji;</w:t>
      </w:r>
    </w:p>
    <w:p w14:paraId="7A8070E5" w14:textId="77777777" w:rsidR="00397755" w:rsidRPr="00C900C4" w:rsidRDefault="00397755" w:rsidP="00397755">
      <w:pPr>
        <w:numPr>
          <w:ilvl w:val="3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1276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lastRenderedPageBreak/>
        <w:t xml:space="preserve">osoba prawna, podmiot lub organ, do której/którego prawa własności bezpośrednio lub pośrednio w ponad 50 % należą do podmiotu lub podmiotów, o którym/których mowa w </w:t>
      </w:r>
      <w:proofErr w:type="spellStart"/>
      <w:r w:rsidRPr="00C900C4">
        <w:rPr>
          <w:rFonts w:cs="Arial"/>
          <w:sz w:val="18"/>
          <w:szCs w:val="18"/>
        </w:rPr>
        <w:t>ppkt</w:t>
      </w:r>
      <w:proofErr w:type="spellEnd"/>
      <w:r w:rsidRPr="00C900C4">
        <w:rPr>
          <w:rFonts w:cs="Arial"/>
          <w:sz w:val="18"/>
          <w:szCs w:val="18"/>
        </w:rPr>
        <w:t xml:space="preserve"> (i) niniejszej litery; </w:t>
      </w:r>
    </w:p>
    <w:p w14:paraId="2C78037E" w14:textId="77777777" w:rsidR="00397755" w:rsidRPr="00C900C4" w:rsidRDefault="00397755" w:rsidP="00397755">
      <w:pPr>
        <w:numPr>
          <w:ilvl w:val="3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1276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 xml:space="preserve">osoba fizyczna lub prawna, podmiot lub organ działająca/y w imieniu lub pod kierunkiem podmiotu lub podmiotów, o którym/których mowa w </w:t>
      </w:r>
      <w:proofErr w:type="spellStart"/>
      <w:r w:rsidRPr="00C900C4">
        <w:rPr>
          <w:rFonts w:cs="Arial"/>
          <w:sz w:val="18"/>
          <w:szCs w:val="18"/>
        </w:rPr>
        <w:t>ppkt</w:t>
      </w:r>
      <w:proofErr w:type="spellEnd"/>
      <w:r w:rsidRPr="00C900C4">
        <w:rPr>
          <w:rFonts w:cs="Arial"/>
          <w:sz w:val="18"/>
          <w:szCs w:val="18"/>
        </w:rPr>
        <w:t xml:space="preserve"> (i) lub (ii) niniejszej litery,</w:t>
      </w:r>
    </w:p>
    <w:p w14:paraId="553818EC" w14:textId="4D3076AB" w:rsidR="008819F0" w:rsidRPr="008819F0" w:rsidRDefault="008819F0" w:rsidP="008819F0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eastAsia="Yu Mincho" w:cs="Arial"/>
          <w:sz w:val="18"/>
          <w:szCs w:val="18"/>
        </w:rPr>
      </w:pPr>
      <w:r>
        <w:rPr>
          <w:rFonts w:eastAsia="Yu Mincho" w:cs="Arial"/>
          <w:sz w:val="18"/>
          <w:szCs w:val="18"/>
        </w:rPr>
        <w:t xml:space="preserve">podmiot, o którym mowa w art. 5l ust. 1 </w:t>
      </w:r>
      <w:r w:rsidRPr="008819F0">
        <w:rPr>
          <w:rFonts w:eastAsia="Yu Mincho" w:cs="Arial"/>
          <w:sz w:val="18"/>
          <w:szCs w:val="18"/>
        </w:rPr>
        <w:t>Rozporządzenia 833/2014, tj.</w:t>
      </w:r>
      <w:r>
        <w:rPr>
          <w:rFonts w:eastAsia="Yu Mincho" w:cs="Arial"/>
          <w:sz w:val="18"/>
          <w:szCs w:val="18"/>
        </w:rPr>
        <w:t xml:space="preserve"> </w:t>
      </w:r>
      <w:r w:rsidRPr="008819F0">
        <w:rPr>
          <w:rFonts w:eastAsia="Yu Mincho" w:cs="Arial"/>
          <w:sz w:val="18"/>
          <w:szCs w:val="18"/>
        </w:rPr>
        <w:t>os</w:t>
      </w:r>
      <w:r>
        <w:rPr>
          <w:rFonts w:eastAsia="Yu Mincho" w:cs="Arial"/>
          <w:sz w:val="18"/>
          <w:szCs w:val="18"/>
        </w:rPr>
        <w:t>o</w:t>
      </w:r>
      <w:r w:rsidRPr="008819F0">
        <w:rPr>
          <w:rFonts w:eastAsia="Yu Mincho" w:cs="Arial"/>
          <w:sz w:val="18"/>
          <w:szCs w:val="18"/>
        </w:rPr>
        <w:t>b</w:t>
      </w:r>
      <w:r>
        <w:rPr>
          <w:rFonts w:eastAsia="Yu Mincho" w:cs="Arial"/>
          <w:sz w:val="18"/>
          <w:szCs w:val="18"/>
        </w:rPr>
        <w:t>a</w:t>
      </w:r>
      <w:r w:rsidRPr="008819F0">
        <w:rPr>
          <w:rFonts w:eastAsia="Yu Mincho" w:cs="Arial"/>
          <w:sz w:val="18"/>
          <w:szCs w:val="18"/>
        </w:rPr>
        <w:t xml:space="preserve"> prawn</w:t>
      </w:r>
      <w:r>
        <w:rPr>
          <w:rFonts w:eastAsia="Yu Mincho" w:cs="Arial"/>
          <w:sz w:val="18"/>
          <w:szCs w:val="18"/>
        </w:rPr>
        <w:t>a</w:t>
      </w:r>
      <w:r w:rsidRPr="008819F0">
        <w:rPr>
          <w:rFonts w:eastAsia="Yu Mincho" w:cs="Arial"/>
          <w:sz w:val="18"/>
          <w:szCs w:val="18"/>
        </w:rPr>
        <w:t>, podmiot lub organ z siedzibą w Rosji, któr</w:t>
      </w:r>
      <w:r>
        <w:rPr>
          <w:rFonts w:eastAsia="Yu Mincho" w:cs="Arial"/>
          <w:sz w:val="18"/>
          <w:szCs w:val="18"/>
        </w:rPr>
        <w:t>y</w:t>
      </w:r>
      <w:r w:rsidRPr="008819F0">
        <w:rPr>
          <w:rFonts w:eastAsia="Yu Mincho" w:cs="Arial"/>
          <w:sz w:val="18"/>
          <w:szCs w:val="18"/>
        </w:rPr>
        <w:t xml:space="preserve"> w ponad 50 % </w:t>
      </w:r>
      <w:r>
        <w:rPr>
          <w:rFonts w:eastAsia="Yu Mincho" w:cs="Arial"/>
          <w:sz w:val="18"/>
          <w:szCs w:val="18"/>
        </w:rPr>
        <w:t>jest</w:t>
      </w:r>
      <w:r w:rsidRPr="008819F0">
        <w:rPr>
          <w:rFonts w:eastAsia="Yu Mincho" w:cs="Arial"/>
          <w:sz w:val="18"/>
          <w:szCs w:val="18"/>
        </w:rPr>
        <w:t xml:space="preserve"> własnością publiczną lub </w:t>
      </w:r>
      <w:r>
        <w:rPr>
          <w:rFonts w:eastAsia="Yu Mincho" w:cs="Arial"/>
          <w:sz w:val="18"/>
          <w:szCs w:val="18"/>
        </w:rPr>
        <w:t>jest</w:t>
      </w:r>
      <w:r w:rsidRPr="008819F0">
        <w:rPr>
          <w:rFonts w:eastAsia="Yu Mincho" w:cs="Arial"/>
          <w:sz w:val="18"/>
          <w:szCs w:val="18"/>
        </w:rPr>
        <w:t xml:space="preserve"> pod kontrolą publiczną</w:t>
      </w:r>
      <w:r>
        <w:rPr>
          <w:rFonts w:eastAsia="Yu Mincho" w:cs="Arial"/>
          <w:sz w:val="18"/>
          <w:szCs w:val="18"/>
        </w:rPr>
        <w:t>,</w:t>
      </w:r>
    </w:p>
    <w:p w14:paraId="132ACDD2" w14:textId="54BFBC1A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eastAsia="Yu Mincho"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 wymieniony w którymkolwiek z wykazów określonych w Rozporządzeniu 765/2006,</w:t>
      </w:r>
    </w:p>
    <w:p w14:paraId="6C26AAFB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 wymieniony w którymkolwiek z wykazów określonych w Rozporządzeniu 269/2014,</w:t>
      </w:r>
    </w:p>
    <w:p w14:paraId="227A5A25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 wpisany na listę, o której mowa w art. 2 ust. 1 Ustawy na podstawie decyzji w sprawie wpisu na tę listę rozstrzygającej o zastosowaniu środka, o którym mowa w art. 1 pkt 3 Ustawy,</w:t>
      </w:r>
    </w:p>
    <w:p w14:paraId="4AE0F3C4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podmiot, którego beneficjentem rzeczywistym w rozumieniu ustawy z dnia 1 marca 2018 r. o przeciwdziałaniu praniu pieniędzy oraz finansowaniu terroryzmu jest, lub po 23 lutego 2022 r. był, podmiot, o którym mowa w lit. b, c lub d niniejszego punktu,</w:t>
      </w:r>
    </w:p>
    <w:p w14:paraId="32F47421" w14:textId="4F0BCF7E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 xml:space="preserve">podmiot, którego jednostką dominującą w rozumieniu art. 3 ust. 1 pkt 37 ustawy z dnia 29 września 1994 r. </w:t>
      </w:r>
      <w:r w:rsidR="00F62D5F">
        <w:rPr>
          <w:rFonts w:cs="Arial"/>
          <w:sz w:val="18"/>
          <w:szCs w:val="18"/>
        </w:rPr>
        <w:br/>
      </w:r>
      <w:r w:rsidRPr="00C900C4">
        <w:rPr>
          <w:rFonts w:cs="Arial"/>
          <w:sz w:val="18"/>
          <w:szCs w:val="18"/>
        </w:rPr>
        <w:t>o rachunkowości, jest lub po 23 lutego 2022 r. był, podmiot, o którym mowa w lit. b, c lub d niniejszego punktu,</w:t>
      </w:r>
    </w:p>
    <w:p w14:paraId="6717EC3B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inny podmiot objęty, na podstawie przepisów prawa obowiązującego w Rzeczypospolitej Polskiej, sankcjami wyłączającymi lub ograniczającymi możliwość zawarcia z nim lub realizacji z nim lub z jego udziałem Umowy;</w:t>
      </w:r>
    </w:p>
    <w:p w14:paraId="1BCE6FE6" w14:textId="77777777" w:rsidR="00397755" w:rsidRPr="00C900C4" w:rsidRDefault="00397755" w:rsidP="00397755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sz w:val="18"/>
          <w:szCs w:val="18"/>
        </w:rPr>
        <w:t>Podmiot Współpracujący</w:t>
      </w:r>
      <w:r w:rsidRPr="00C900C4">
        <w:rPr>
          <w:rFonts w:cs="Arial"/>
          <w:sz w:val="18"/>
          <w:szCs w:val="18"/>
        </w:rPr>
        <w:t xml:space="preserve"> – podmiot będący:</w:t>
      </w:r>
    </w:p>
    <w:p w14:paraId="59A78393" w14:textId="77777777" w:rsidR="00397755" w:rsidRPr="00C900C4" w:rsidRDefault="00397755" w:rsidP="00397755">
      <w:pPr>
        <w:numPr>
          <w:ilvl w:val="2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podwykonawcą Wykonawcy (któregokolwiek stopnia, tj. także dalszym podwykonawcą), świadczący zarówno roboty budowlane, dostawcy, jak i usługi,</w:t>
      </w:r>
    </w:p>
    <w:p w14:paraId="0A6F8103" w14:textId="77777777" w:rsidR="00397755" w:rsidRPr="00C900C4" w:rsidRDefault="00397755" w:rsidP="00397755">
      <w:pPr>
        <w:numPr>
          <w:ilvl w:val="2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dostawcą Wykonawcy (któregokolwiek stopnia, tj. także dostawcą podwykonawcy lub dalszego podwykonawcy lub dostawcy) lub</w:t>
      </w:r>
    </w:p>
    <w:p w14:paraId="72B50510" w14:textId="77777777" w:rsidR="00397755" w:rsidRPr="00C900C4" w:rsidRDefault="00397755" w:rsidP="00397755">
      <w:pPr>
        <w:numPr>
          <w:ilvl w:val="2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podmiotem na którego zdolnościach Wykonawca polega;</w:t>
      </w:r>
    </w:p>
    <w:p w14:paraId="259020C3" w14:textId="77777777" w:rsidR="00397755" w:rsidRPr="00C900C4" w:rsidRDefault="00397755" w:rsidP="00397755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bCs/>
          <w:sz w:val="18"/>
          <w:szCs w:val="18"/>
        </w:rPr>
        <w:t>Rozporządzenie 765/2006</w:t>
      </w:r>
      <w:r w:rsidRPr="00C900C4">
        <w:rPr>
          <w:rFonts w:cs="Arial"/>
          <w:sz w:val="18"/>
          <w:szCs w:val="18"/>
        </w:rPr>
        <w:t xml:space="preserve"> - Rozporządzenie Rady (WE) nr 765/2006 z dnia 18 maja 2006 r. dotyczące środków ograniczających w związku z sytuacją na Białorusi i udziałem Białorusi w agresji Rosji wobec Ukrainy;</w:t>
      </w:r>
    </w:p>
    <w:p w14:paraId="2545ACB0" w14:textId="77777777" w:rsidR="00397755" w:rsidRPr="00C900C4" w:rsidRDefault="00397755" w:rsidP="00397755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bCs/>
          <w:sz w:val="18"/>
          <w:szCs w:val="18"/>
        </w:rPr>
        <w:t xml:space="preserve">Rozporządzenie 269/2014 - </w:t>
      </w:r>
      <w:r w:rsidRPr="00C900C4">
        <w:rPr>
          <w:rFonts w:cs="Arial"/>
          <w:sz w:val="18"/>
          <w:szCs w:val="18"/>
        </w:rPr>
        <w:t>Rozporządzenie Rady (UE) nr 269/2014 z dnia 17 marca 2014 r. w sprawie środków ograniczających w odniesieniu do działań podważających integralność terytorialną, suwerenność i niezależność Ukrainy lub im zagrażających;</w:t>
      </w:r>
    </w:p>
    <w:p w14:paraId="7CFE993A" w14:textId="77777777" w:rsidR="00397755" w:rsidRPr="00C900C4" w:rsidRDefault="00397755" w:rsidP="00397755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bCs/>
          <w:sz w:val="18"/>
          <w:szCs w:val="18"/>
        </w:rPr>
        <w:t>Rozporządzenie 833/2014 -</w:t>
      </w:r>
      <w:r w:rsidRPr="00C900C4">
        <w:rPr>
          <w:rFonts w:cs="Arial"/>
          <w:sz w:val="18"/>
          <w:szCs w:val="18"/>
        </w:rPr>
        <w:t xml:space="preserve"> Rozporządzenie Rady (UE) nr 833/2014 z dnia 31 lipca 2014 r. dotyczące środków ograniczających w związku z działaniami Rosji destabilizującymi sytuację na Ukrainie;</w:t>
      </w:r>
    </w:p>
    <w:p w14:paraId="4E49363D" w14:textId="77777777" w:rsidR="00397755" w:rsidRPr="00C900C4" w:rsidRDefault="00397755" w:rsidP="00397755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bCs/>
          <w:sz w:val="18"/>
          <w:szCs w:val="18"/>
        </w:rPr>
        <w:t xml:space="preserve">Ustawa </w:t>
      </w:r>
      <w:r>
        <w:rPr>
          <w:rFonts w:cs="Arial"/>
          <w:b/>
          <w:bCs/>
          <w:sz w:val="18"/>
          <w:szCs w:val="18"/>
        </w:rPr>
        <w:t xml:space="preserve">dotycząca Sankcji </w:t>
      </w:r>
      <w:r w:rsidRPr="00C900C4">
        <w:rPr>
          <w:rFonts w:cs="Arial"/>
          <w:b/>
          <w:bCs/>
          <w:sz w:val="18"/>
          <w:szCs w:val="18"/>
        </w:rPr>
        <w:t>-</w:t>
      </w:r>
      <w:r w:rsidRPr="00C900C4">
        <w:rPr>
          <w:rFonts w:cs="Arial"/>
          <w:sz w:val="18"/>
          <w:szCs w:val="18"/>
        </w:rPr>
        <w:t xml:space="preserve"> ustawa z dnia z dnia 13 kwietnia 2022 r. o szczególnych rozwiązaniach w zakresie przeciwdziałania wspieraniu agresji na Ukrainę oraz służących ochronie bezpieczeństwa narodowego.</w:t>
      </w:r>
    </w:p>
    <w:p w14:paraId="69B298DA" w14:textId="77777777" w:rsidR="00397755" w:rsidRPr="00C42F54" w:rsidRDefault="00397755" w:rsidP="00397755">
      <w:pPr>
        <w:jc w:val="center"/>
      </w:pPr>
    </w:p>
    <w:p w14:paraId="039EC31C" w14:textId="77777777" w:rsidR="00D77544" w:rsidRDefault="00D77544"/>
    <w:sectPr w:rsidR="00D77544" w:rsidSect="00910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151D" w14:textId="77777777" w:rsidR="009334BE" w:rsidRDefault="009334BE" w:rsidP="00397755">
      <w:pPr>
        <w:spacing w:after="0" w:line="240" w:lineRule="auto"/>
      </w:pPr>
      <w:r>
        <w:separator/>
      </w:r>
    </w:p>
  </w:endnote>
  <w:endnote w:type="continuationSeparator" w:id="0">
    <w:p w14:paraId="59D2656E" w14:textId="77777777" w:rsidR="009334BE" w:rsidRDefault="009334BE" w:rsidP="00397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1D2BF" w14:textId="77777777" w:rsidR="009334BE" w:rsidRDefault="009334BE" w:rsidP="00397755">
      <w:pPr>
        <w:spacing w:after="0" w:line="240" w:lineRule="auto"/>
      </w:pPr>
      <w:r>
        <w:separator/>
      </w:r>
    </w:p>
  </w:footnote>
  <w:footnote w:type="continuationSeparator" w:id="0">
    <w:p w14:paraId="2982C566" w14:textId="77777777" w:rsidR="009334BE" w:rsidRDefault="009334BE" w:rsidP="00397755">
      <w:pPr>
        <w:spacing w:after="0" w:line="240" w:lineRule="auto"/>
      </w:pPr>
      <w:r>
        <w:continuationSeparator/>
      </w:r>
    </w:p>
  </w:footnote>
  <w:footnote w:id="1">
    <w:p w14:paraId="2BC7ECD9" w14:textId="572A0BD2" w:rsidR="00397755" w:rsidRPr="00816348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816348">
        <w:rPr>
          <w:sz w:val="18"/>
          <w:szCs w:val="18"/>
        </w:rPr>
        <w:t xml:space="preserve"> Należy wskazać umowę zawartą pomiędzy Zamawiającym a Wykonawcą</w:t>
      </w:r>
    </w:p>
  </w:footnote>
  <w:footnote w:id="2">
    <w:p w14:paraId="2FD5FD3A" w14:textId="77777777" w:rsidR="00397755" w:rsidRPr="00816348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816348">
        <w:rPr>
          <w:sz w:val="18"/>
          <w:szCs w:val="18"/>
        </w:rPr>
        <w:t xml:space="preserve"> Należy wskazać Podmiot Współpracujący. Ma zastosowanie wyłącznie wówczas, gdy oświadczenie wypełnia Podmiot Współpracujący.</w:t>
      </w:r>
    </w:p>
  </w:footnote>
  <w:footnote w:id="3">
    <w:p w14:paraId="3F605CFB" w14:textId="77777777" w:rsidR="00397755" w:rsidRPr="00816348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4">
    <w:p w14:paraId="6EDBEAE3" w14:textId="77777777" w:rsidR="00397755" w:rsidRPr="00816348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816348">
        <w:rPr>
          <w:sz w:val="18"/>
          <w:szCs w:val="18"/>
        </w:rPr>
        <w:t xml:space="preserve"> Zaznaczyć właściwe w każdym punkcie.</w:t>
      </w:r>
    </w:p>
  </w:footnote>
  <w:footnote w:id="5">
    <w:p w14:paraId="05CF0147" w14:textId="77777777" w:rsidR="00397755" w:rsidRPr="006E5566" w:rsidRDefault="00397755" w:rsidP="00397755">
      <w:pPr>
        <w:pStyle w:val="Tekstprzypisudolnego"/>
        <w:jc w:val="both"/>
        <w:rPr>
          <w:sz w:val="18"/>
          <w:szCs w:val="18"/>
        </w:rPr>
      </w:pPr>
      <w:r w:rsidRPr="006E5566">
        <w:rPr>
          <w:rStyle w:val="Odwoanieprzypisudolnego"/>
          <w:sz w:val="18"/>
          <w:szCs w:val="18"/>
        </w:rPr>
        <w:footnoteRef/>
      </w:r>
      <w:r w:rsidRPr="006E5566">
        <w:rPr>
          <w:sz w:val="18"/>
          <w:szCs w:val="18"/>
        </w:rPr>
        <w:t xml:space="preserve"> Punkt 2 oświadczenia wypełniany jest wówczas, gdy oświadczenie składają </w:t>
      </w:r>
      <w:r>
        <w:rPr>
          <w:sz w:val="18"/>
          <w:szCs w:val="18"/>
        </w:rPr>
        <w:t>podmioty</w:t>
      </w:r>
      <w:r w:rsidRPr="006E5566">
        <w:rPr>
          <w:sz w:val="18"/>
          <w:szCs w:val="18"/>
        </w:rPr>
        <w:t xml:space="preserve"> niebędące osobami </w:t>
      </w:r>
      <w:r>
        <w:rPr>
          <w:sz w:val="18"/>
          <w:szCs w:val="18"/>
        </w:rPr>
        <w:t>fizycznymi</w:t>
      </w:r>
      <w:r w:rsidRPr="006E5566">
        <w:rPr>
          <w:sz w:val="18"/>
          <w:szCs w:val="18"/>
        </w:rPr>
        <w:t>.</w:t>
      </w:r>
    </w:p>
  </w:footnote>
  <w:footnote w:id="6">
    <w:p w14:paraId="7170A92D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7">
    <w:p w14:paraId="0A171FE2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8">
    <w:p w14:paraId="342ED062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9">
    <w:p w14:paraId="02FD0AAF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0">
    <w:p w14:paraId="408F8F33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1">
    <w:p w14:paraId="5E757723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Punkt 3 oświadczenia wypełniany jest wówczas, gdy oświadczenie składają podmiot niebędąc</w:t>
      </w:r>
      <w:r>
        <w:rPr>
          <w:sz w:val="18"/>
          <w:szCs w:val="18"/>
        </w:rPr>
        <w:t>y</w:t>
      </w:r>
      <w:r w:rsidRPr="002E0709">
        <w:rPr>
          <w:sz w:val="18"/>
          <w:szCs w:val="18"/>
        </w:rPr>
        <w:t xml:space="preserve"> osob</w:t>
      </w:r>
      <w:r>
        <w:rPr>
          <w:sz w:val="18"/>
          <w:szCs w:val="18"/>
        </w:rPr>
        <w:t>ą</w:t>
      </w:r>
      <w:r w:rsidRPr="002E0709">
        <w:rPr>
          <w:sz w:val="18"/>
          <w:szCs w:val="18"/>
        </w:rPr>
        <w:t xml:space="preserve"> fizyczn</w:t>
      </w:r>
      <w:r>
        <w:rPr>
          <w:sz w:val="18"/>
          <w:szCs w:val="18"/>
        </w:rPr>
        <w:t>ą</w:t>
      </w:r>
      <w:r w:rsidRPr="002E0709">
        <w:rPr>
          <w:sz w:val="18"/>
          <w:szCs w:val="18"/>
        </w:rPr>
        <w:t>.</w:t>
      </w:r>
    </w:p>
  </w:footnote>
  <w:footnote w:id="12">
    <w:p w14:paraId="5B6861DD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3">
    <w:p w14:paraId="4E7F478E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4">
    <w:p w14:paraId="03E8FE7D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5">
    <w:p w14:paraId="1C77A41B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6">
    <w:p w14:paraId="34DF571B" w14:textId="77777777" w:rsidR="00397755" w:rsidRPr="004F358F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816348">
        <w:rPr>
          <w:sz w:val="18"/>
          <w:szCs w:val="18"/>
        </w:rPr>
        <w:t xml:space="preserve"> </w:t>
      </w:r>
      <w:r w:rsidRPr="002E0709">
        <w:rPr>
          <w:sz w:val="18"/>
          <w:szCs w:val="18"/>
        </w:rPr>
        <w:t xml:space="preserve">Punkt </w:t>
      </w:r>
      <w:r>
        <w:rPr>
          <w:sz w:val="18"/>
          <w:szCs w:val="18"/>
        </w:rPr>
        <w:t>5</w:t>
      </w:r>
      <w:r w:rsidRPr="005E36CE">
        <w:rPr>
          <w:sz w:val="18"/>
          <w:szCs w:val="18"/>
        </w:rPr>
        <w:t xml:space="preserve"> oświadczenia jest wykreślany, jeżeli oświadczenie składa Podmiot Współpracujący.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506B4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E715F48"/>
    <w:multiLevelType w:val="hybridMultilevel"/>
    <w:tmpl w:val="018A7A92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włowski Łukasz">
    <w15:presenceInfo w15:providerId="AD" w15:userId="S-1-5-21-2797994229-2454865769-3146988229-38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755"/>
    <w:rsid w:val="0001178E"/>
    <w:rsid w:val="00015183"/>
    <w:rsid w:val="00052938"/>
    <w:rsid w:val="00117151"/>
    <w:rsid w:val="0013539A"/>
    <w:rsid w:val="001554EB"/>
    <w:rsid w:val="00156D00"/>
    <w:rsid w:val="00167875"/>
    <w:rsid w:val="001A78F8"/>
    <w:rsid w:val="00222DA2"/>
    <w:rsid w:val="0024005F"/>
    <w:rsid w:val="002511DF"/>
    <w:rsid w:val="002821B5"/>
    <w:rsid w:val="00372C46"/>
    <w:rsid w:val="00397755"/>
    <w:rsid w:val="003A1DDD"/>
    <w:rsid w:val="003B16BE"/>
    <w:rsid w:val="003C2976"/>
    <w:rsid w:val="004409C5"/>
    <w:rsid w:val="004B75D7"/>
    <w:rsid w:val="00514A8D"/>
    <w:rsid w:val="00552869"/>
    <w:rsid w:val="005E44E7"/>
    <w:rsid w:val="00620DA9"/>
    <w:rsid w:val="00642993"/>
    <w:rsid w:val="00652A8D"/>
    <w:rsid w:val="006862A8"/>
    <w:rsid w:val="007350C5"/>
    <w:rsid w:val="007B0FAC"/>
    <w:rsid w:val="0084412C"/>
    <w:rsid w:val="00857DCB"/>
    <w:rsid w:val="008819F0"/>
    <w:rsid w:val="008C0365"/>
    <w:rsid w:val="008C63D0"/>
    <w:rsid w:val="00920145"/>
    <w:rsid w:val="009334BE"/>
    <w:rsid w:val="009A7D3E"/>
    <w:rsid w:val="009B4286"/>
    <w:rsid w:val="009C0398"/>
    <w:rsid w:val="00A2724D"/>
    <w:rsid w:val="00A338A3"/>
    <w:rsid w:val="00A923F7"/>
    <w:rsid w:val="00AA04AB"/>
    <w:rsid w:val="00B56060"/>
    <w:rsid w:val="00C25E3F"/>
    <w:rsid w:val="00C26B3B"/>
    <w:rsid w:val="00C470DD"/>
    <w:rsid w:val="00CC0229"/>
    <w:rsid w:val="00D32FB7"/>
    <w:rsid w:val="00D70D96"/>
    <w:rsid w:val="00D77544"/>
    <w:rsid w:val="00DC6D04"/>
    <w:rsid w:val="00DC6FA5"/>
    <w:rsid w:val="00E2548F"/>
    <w:rsid w:val="00EE2D91"/>
    <w:rsid w:val="00F45CE2"/>
    <w:rsid w:val="00F54172"/>
    <w:rsid w:val="00F62D5F"/>
    <w:rsid w:val="00F6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4332"/>
  <w15:chartTrackingRefBased/>
  <w15:docId w15:val="{CC8714C5-26E3-402B-8221-75173562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75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9775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775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7755"/>
    <w:rPr>
      <w:rFonts w:cs="Times New Roman"/>
      <w:vertAlign w:val="superscript"/>
    </w:rPr>
  </w:style>
  <w:style w:type="table" w:customStyle="1" w:styleId="TableGrid1">
    <w:name w:val="Table Grid1"/>
    <w:basedOn w:val="Standardowy"/>
    <w:next w:val="Tabela-Siatka"/>
    <w:uiPriority w:val="59"/>
    <w:rsid w:val="0039775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9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7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5D7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75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75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5D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9D97F0CCB449E19969D4F982139E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C87774-BA38-414E-8378-20BEEC7E23F8}"/>
      </w:docPartPr>
      <w:docPartBody>
        <w:p w:rsidR="00E9081F" w:rsidRDefault="00E9081F"/>
      </w:docPartBody>
    </w:docPart>
    <w:docPart>
      <w:docPartPr>
        <w:name w:val="85B5C31F8F1F4274952D65975B0A59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132941-4A3A-44D6-BF3A-81C56B0F8F16}"/>
      </w:docPartPr>
      <w:docPartBody>
        <w:p w:rsidR="00E9081F" w:rsidRDefault="00E9081F"/>
      </w:docPartBody>
    </w:docPart>
    <w:docPart>
      <w:docPartPr>
        <w:name w:val="820F1142744C4AFE9A507F8C435063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CAD472-464D-46C1-BB61-11912E84A090}"/>
      </w:docPartPr>
      <w:docPartBody>
        <w:p w:rsidR="00E9081F" w:rsidRDefault="00E9081F"/>
      </w:docPartBody>
    </w:docPart>
    <w:docPart>
      <w:docPartPr>
        <w:name w:val="DC4057672A604B9DA659B9B64BEED8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FB1103-970F-4A9E-9BFF-F61002787B68}"/>
      </w:docPartPr>
      <w:docPartBody>
        <w:p w:rsidR="00E9081F" w:rsidRDefault="00E9081F"/>
      </w:docPartBody>
    </w:docPart>
    <w:docPart>
      <w:docPartPr>
        <w:name w:val="D64812E402BB4C5E9D595CE525DF3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39E98B-DE66-432B-AD2F-573EFA20AB5C}"/>
      </w:docPartPr>
      <w:docPartBody>
        <w:p w:rsidR="00E9081F" w:rsidRDefault="00E9081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1F"/>
    <w:rsid w:val="00042223"/>
    <w:rsid w:val="00191C16"/>
    <w:rsid w:val="004735C6"/>
    <w:rsid w:val="00484C86"/>
    <w:rsid w:val="00560727"/>
    <w:rsid w:val="005727C4"/>
    <w:rsid w:val="006E72C8"/>
    <w:rsid w:val="00A07F81"/>
    <w:rsid w:val="00BA11C1"/>
    <w:rsid w:val="00C2395C"/>
    <w:rsid w:val="00C80CBC"/>
    <w:rsid w:val="00E3569F"/>
    <w:rsid w:val="00E9081F"/>
    <w:rsid w:val="00EB0854"/>
    <w:rsid w:val="00F6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64098-E45E-4D32-98D6-2AE270149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Matacz-Szczepkowska Monika</dc:creator>
  <cp:keywords/>
  <dc:description/>
  <cp:lastModifiedBy>Pawłowski Łukasz</cp:lastModifiedBy>
  <cp:revision>2</cp:revision>
  <dcterms:created xsi:type="dcterms:W3CDTF">2026-02-25T09:05:00Z</dcterms:created>
  <dcterms:modified xsi:type="dcterms:W3CDTF">2026-02-25T09:05:00Z</dcterms:modified>
</cp:coreProperties>
</file>